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F04B9" w:rsidRPr="00864501" w:rsidRDefault="007F04B9" w:rsidP="00F014D7">
      <w:pPr>
        <w:pStyle w:val="CorpoA"/>
        <w:rPr>
          <w:rFonts w:ascii="Arial" w:hAnsi="Arial" w:cs="Arial"/>
          <w:sz w:val="24"/>
          <w:szCs w:val="24"/>
        </w:rPr>
      </w:pPr>
    </w:p>
    <w:p w:rsidR="007F04B9" w:rsidRPr="00864501" w:rsidRDefault="00A57597" w:rsidP="00F014D7">
      <w:pPr>
        <w:pStyle w:val="CorpoA"/>
        <w:rPr>
          <w:rFonts w:ascii="Arial" w:hAnsi="Arial" w:cs="Arial"/>
          <w:sz w:val="24"/>
          <w:szCs w:val="24"/>
        </w:rPr>
        <w:pPrChange w:id="0" w:author="Mauricio Molina" w:date="2018-10-29T11:34:00Z">
          <w:pPr>
            <w:pStyle w:val="CorpoA"/>
            <w:jc w:val="right"/>
          </w:pPr>
        </w:pPrChange>
      </w:pPr>
      <w:r w:rsidRPr="00864501">
        <w:rPr>
          <w:rFonts w:ascii="Arial" w:hAnsi="Arial" w:cs="Arial"/>
          <w:sz w:val="24"/>
          <w:szCs w:val="24"/>
        </w:rPr>
        <w:t>THEY WERE WHAT THEY ATE</w:t>
      </w:r>
      <w:proofErr w:type="gramStart"/>
      <w:r w:rsidRPr="00864501">
        <w:rPr>
          <w:rFonts w:ascii="Arial" w:hAnsi="Arial" w:cs="Arial"/>
          <w:sz w:val="24"/>
          <w:szCs w:val="24"/>
        </w:rPr>
        <w:t>?:</w:t>
      </w:r>
      <w:proofErr w:type="gramEnd"/>
      <w:r w:rsidRPr="00864501">
        <w:rPr>
          <w:rFonts w:ascii="Arial" w:hAnsi="Arial" w:cs="Arial"/>
          <w:sz w:val="24"/>
          <w:szCs w:val="24"/>
        </w:rPr>
        <w:t xml:space="preserve"> ECOLOGICAL NICHE OF MACRAUQUENIDS (MAMMALIA: LITOPTERNA) FROM THE QUATERNARY OF SOUTH AMERICA</w:t>
      </w:r>
    </w:p>
    <w:p w:rsidR="007F04B9" w:rsidRPr="00864501" w:rsidRDefault="007F04B9" w:rsidP="00F014D7">
      <w:pPr>
        <w:pStyle w:val="CorpoA"/>
        <w:rPr>
          <w:rFonts w:ascii="Arial" w:eastAsia="Times New Roman" w:hAnsi="Arial" w:cs="Arial"/>
          <w:sz w:val="24"/>
          <w:szCs w:val="24"/>
        </w:rPr>
        <w:pPrChange w:id="1" w:author="Mauricio Molina" w:date="2018-10-29T11:34:00Z">
          <w:pPr>
            <w:pStyle w:val="CorpoA"/>
            <w:jc w:val="right"/>
          </w:pPr>
        </w:pPrChange>
      </w:pPr>
    </w:p>
    <w:p w:rsidR="007F04B9" w:rsidRPr="00864501" w:rsidRDefault="00A57597" w:rsidP="00F014D7">
      <w:pPr>
        <w:pStyle w:val="CorpoA"/>
        <w:rPr>
          <w:rFonts w:ascii="Arial" w:hAnsi="Arial" w:cs="Arial"/>
          <w:b/>
          <w:bCs/>
          <w:sz w:val="24"/>
          <w:szCs w:val="24"/>
          <w:vertAlign w:val="superscript"/>
          <w:lang w:val="pt-BR"/>
        </w:rPr>
        <w:pPrChange w:id="2" w:author="Mauricio Molina" w:date="2018-10-29T11:34:00Z">
          <w:pPr>
            <w:pStyle w:val="CorpoA"/>
            <w:jc w:val="right"/>
          </w:pPr>
        </w:pPrChange>
      </w:pPr>
      <w:r w:rsidRPr="00864501">
        <w:rPr>
          <w:rFonts w:ascii="Arial" w:hAnsi="Arial" w:cs="Arial"/>
          <w:b/>
          <w:bCs/>
          <w:sz w:val="24"/>
          <w:szCs w:val="24"/>
          <w:lang w:val="es-ES_tradnl"/>
        </w:rPr>
        <w:t>DE OLIVEIRA K.</w:t>
      </w:r>
      <w:r w:rsidRPr="00864501">
        <w:rPr>
          <w:rFonts w:ascii="Arial" w:hAnsi="Arial" w:cs="Arial"/>
          <w:b/>
          <w:bCs/>
          <w:sz w:val="24"/>
          <w:szCs w:val="24"/>
          <w:vertAlign w:val="superscript"/>
          <w:lang w:val="pt-PT"/>
        </w:rPr>
        <w:t>1</w:t>
      </w:r>
      <w:r w:rsidRPr="00864501">
        <w:rPr>
          <w:rFonts w:ascii="Arial" w:hAnsi="Arial" w:cs="Arial"/>
          <w:b/>
          <w:bCs/>
          <w:sz w:val="24"/>
          <w:szCs w:val="24"/>
          <w:lang w:val="pt-PT"/>
        </w:rPr>
        <w:t>, ARAÚJO T.</w:t>
      </w:r>
      <w:r w:rsidRPr="00864501">
        <w:rPr>
          <w:rFonts w:ascii="Arial" w:hAnsi="Arial" w:cs="Arial"/>
          <w:b/>
          <w:bCs/>
          <w:sz w:val="24"/>
          <w:szCs w:val="24"/>
          <w:vertAlign w:val="superscript"/>
          <w:lang w:val="pt-PT"/>
        </w:rPr>
        <w:t>1</w:t>
      </w:r>
      <w:r w:rsidRPr="00864501">
        <w:rPr>
          <w:rFonts w:ascii="Arial" w:hAnsi="Arial" w:cs="Arial"/>
          <w:b/>
          <w:bCs/>
          <w:sz w:val="24"/>
          <w:szCs w:val="24"/>
          <w:lang w:val="pt-PT"/>
        </w:rPr>
        <w:t>, ROTTI A.</w:t>
      </w:r>
      <w:r w:rsidRPr="00864501">
        <w:rPr>
          <w:rFonts w:ascii="Arial" w:hAnsi="Arial" w:cs="Arial"/>
          <w:b/>
          <w:bCs/>
          <w:sz w:val="24"/>
          <w:szCs w:val="24"/>
          <w:vertAlign w:val="superscript"/>
          <w:lang w:val="pt-PT"/>
        </w:rPr>
        <w:t>1</w:t>
      </w:r>
      <w:r w:rsidRPr="00864501">
        <w:rPr>
          <w:rFonts w:ascii="Arial" w:hAnsi="Arial" w:cs="Arial"/>
          <w:b/>
          <w:bCs/>
          <w:sz w:val="24"/>
          <w:szCs w:val="24"/>
          <w:lang w:val="pt-PT"/>
        </w:rPr>
        <w:t>, MOTHÉ D.</w:t>
      </w:r>
      <w:r w:rsidRPr="00864501">
        <w:rPr>
          <w:rFonts w:ascii="Arial" w:hAnsi="Arial" w:cs="Arial"/>
          <w:b/>
          <w:bCs/>
          <w:sz w:val="24"/>
          <w:szCs w:val="24"/>
          <w:vertAlign w:val="superscript"/>
          <w:lang w:val="pt-PT"/>
        </w:rPr>
        <w:t>1</w:t>
      </w:r>
      <w:r w:rsidR="00864501" w:rsidRPr="00864501">
        <w:rPr>
          <w:rFonts w:ascii="Arial" w:hAnsi="Arial" w:cs="Arial"/>
          <w:b/>
          <w:bCs/>
          <w:sz w:val="24"/>
          <w:szCs w:val="24"/>
          <w:vertAlign w:val="superscript"/>
          <w:lang w:val="pt-PT"/>
        </w:rPr>
        <w:t>,2</w:t>
      </w:r>
      <w:r w:rsidRPr="00864501">
        <w:rPr>
          <w:rFonts w:ascii="Arial" w:hAnsi="Arial" w:cs="Arial"/>
          <w:b/>
          <w:bCs/>
          <w:sz w:val="24"/>
          <w:szCs w:val="24"/>
          <w:lang w:val="pt-PT"/>
        </w:rPr>
        <w:t>, RIVALS F.</w:t>
      </w:r>
      <w:r w:rsidR="00864501" w:rsidRPr="00864501">
        <w:rPr>
          <w:rFonts w:ascii="Arial" w:hAnsi="Arial" w:cs="Arial"/>
          <w:b/>
          <w:bCs/>
          <w:sz w:val="24"/>
          <w:szCs w:val="24"/>
          <w:vertAlign w:val="superscript"/>
          <w:lang w:val="pt-PT"/>
        </w:rPr>
        <w:t>3</w:t>
      </w:r>
      <w:r w:rsidRPr="00864501">
        <w:rPr>
          <w:rFonts w:ascii="Arial" w:hAnsi="Arial" w:cs="Arial"/>
          <w:b/>
          <w:bCs/>
          <w:sz w:val="24"/>
          <w:szCs w:val="24"/>
          <w:lang w:val="pt-PT"/>
        </w:rPr>
        <w:t>and AVILLA L.S.</w:t>
      </w:r>
      <w:r w:rsidRPr="00864501">
        <w:rPr>
          <w:rFonts w:ascii="Arial" w:hAnsi="Arial" w:cs="Arial"/>
          <w:b/>
          <w:bCs/>
          <w:sz w:val="24"/>
          <w:szCs w:val="24"/>
          <w:vertAlign w:val="superscript"/>
          <w:lang w:val="pt-PT"/>
        </w:rPr>
        <w:t>1</w:t>
      </w:r>
    </w:p>
    <w:p w:rsidR="007F04B9" w:rsidRPr="00864501" w:rsidRDefault="007F04B9" w:rsidP="00F014D7">
      <w:pPr>
        <w:pStyle w:val="CorpoA"/>
        <w:rPr>
          <w:rFonts w:ascii="Arial" w:eastAsia="Times New Roman" w:hAnsi="Arial" w:cs="Arial"/>
          <w:sz w:val="24"/>
          <w:szCs w:val="24"/>
          <w:lang w:val="pt-PT"/>
        </w:rPr>
      </w:pPr>
    </w:p>
    <w:p w:rsidR="00864501" w:rsidRPr="00864501" w:rsidRDefault="00A57597" w:rsidP="00F014D7">
      <w:pPr>
        <w:pStyle w:val="CorpoA"/>
        <w:rPr>
          <w:rFonts w:ascii="Arial" w:hAnsi="Arial" w:cs="Arial"/>
          <w:sz w:val="24"/>
          <w:szCs w:val="24"/>
          <w:lang w:val="pt-PT"/>
        </w:rPr>
        <w:pPrChange w:id="3" w:author="Mauricio Molina" w:date="2018-10-29T11:34:00Z">
          <w:pPr>
            <w:pStyle w:val="CorpoA"/>
            <w:jc w:val="right"/>
          </w:pPr>
        </w:pPrChange>
      </w:pPr>
      <w:r w:rsidRPr="00864501">
        <w:rPr>
          <w:rFonts w:ascii="Arial" w:hAnsi="Arial" w:cs="Arial"/>
          <w:sz w:val="24"/>
          <w:szCs w:val="24"/>
          <w:vertAlign w:val="superscript"/>
          <w:lang w:val="pt-PT"/>
        </w:rPr>
        <w:t>1</w:t>
      </w:r>
      <w:r w:rsidRPr="00864501">
        <w:rPr>
          <w:rFonts w:ascii="Arial" w:hAnsi="Arial" w:cs="Arial"/>
          <w:sz w:val="24"/>
          <w:szCs w:val="24"/>
          <w:lang w:val="it-IT"/>
        </w:rPr>
        <w:t>Laborat</w:t>
      </w:r>
      <w:r w:rsidRPr="00864501">
        <w:rPr>
          <w:rFonts w:ascii="Arial" w:hAnsi="Arial" w:cs="Arial"/>
          <w:sz w:val="24"/>
          <w:szCs w:val="24"/>
          <w:lang w:val="pt-PT"/>
        </w:rPr>
        <w:t xml:space="preserve">ório de Mastozoologia, Universidade Federal do Estado do Rio de Janeiro. Av. Pasteur, 458, sala 501, Urca, Rio de Janeiro, RJ, Brasil. karololiveiranascimento@outlook.com; </w:t>
      </w:r>
      <w:r w:rsidR="008A31B2">
        <w:fldChar w:fldCharType="begin"/>
      </w:r>
      <w:r w:rsidR="008A31B2" w:rsidRPr="009F423A">
        <w:rPr>
          <w:lang w:val="es-SV"/>
          <w:rPrChange w:id="4" w:author="SEC" w:date="2018-10-16T18:06:00Z">
            <w:rPr/>
          </w:rPrChange>
        </w:rPr>
        <w:instrText>HYPERLINK "mailto:thaisa.souza@hotmail.com"</w:instrText>
      </w:r>
      <w:r w:rsidR="008A31B2">
        <w:fldChar w:fldCharType="separate"/>
      </w:r>
      <w:r w:rsidRPr="00864501">
        <w:rPr>
          <w:rStyle w:val="Hyperlink0"/>
          <w:rFonts w:ascii="Arial" w:hAnsi="Arial" w:cs="Arial"/>
          <w:sz w:val="24"/>
          <w:szCs w:val="24"/>
        </w:rPr>
        <w:t>thaisa.souza@hotmail.com</w:t>
      </w:r>
      <w:r w:rsidR="008A31B2">
        <w:fldChar w:fldCharType="end"/>
      </w:r>
      <w:r w:rsidRPr="00864501">
        <w:rPr>
          <w:rFonts w:ascii="Arial" w:hAnsi="Arial" w:cs="Arial"/>
          <w:sz w:val="24"/>
          <w:szCs w:val="24"/>
          <w:lang w:val="pt-PT"/>
        </w:rPr>
        <w:t xml:space="preserve">; allinerotti@gmail.com; dimothe@hotmail.com; </w:t>
      </w:r>
      <w:r w:rsidR="008A31B2" w:rsidRPr="007E20C5">
        <w:rPr>
          <w:rFonts w:ascii="Arial" w:hAnsi="Arial" w:cs="Arial"/>
          <w:sz w:val="24"/>
          <w:szCs w:val="24"/>
          <w:lang w:val="pt-PT"/>
        </w:rPr>
        <w:fldChar w:fldCharType="begin"/>
      </w:r>
      <w:r w:rsidR="00864501" w:rsidRPr="007E20C5">
        <w:rPr>
          <w:rFonts w:ascii="Arial" w:hAnsi="Arial" w:cs="Arial"/>
          <w:sz w:val="24"/>
          <w:szCs w:val="24"/>
          <w:lang w:val="pt-PT"/>
        </w:rPr>
        <w:instrText xml:space="preserve"> HYPERLINK "mailto:leonardo.avilla@gmail.com" </w:instrText>
      </w:r>
      <w:r w:rsidR="008A31B2" w:rsidRPr="007E20C5">
        <w:rPr>
          <w:rFonts w:ascii="Arial" w:hAnsi="Arial" w:cs="Arial"/>
          <w:sz w:val="24"/>
          <w:szCs w:val="24"/>
          <w:lang w:val="pt-PT"/>
        </w:rPr>
        <w:fldChar w:fldCharType="separate"/>
      </w:r>
      <w:r w:rsidR="00864501" w:rsidRPr="007E20C5">
        <w:rPr>
          <w:rStyle w:val="Hipervnculo"/>
          <w:rFonts w:ascii="Arial" w:hAnsi="Arial" w:cs="Arial"/>
          <w:sz w:val="24"/>
          <w:szCs w:val="24"/>
          <w:u w:val="none"/>
          <w:lang w:val="pt-PT"/>
        </w:rPr>
        <w:t>leonardo.avilla@gmail.com</w:t>
      </w:r>
      <w:r w:rsidR="008A31B2" w:rsidRPr="007E20C5">
        <w:rPr>
          <w:rFonts w:ascii="Arial" w:hAnsi="Arial" w:cs="Arial"/>
          <w:sz w:val="24"/>
          <w:szCs w:val="24"/>
          <w:lang w:val="pt-PT"/>
        </w:rPr>
        <w:fldChar w:fldCharType="end"/>
      </w:r>
    </w:p>
    <w:p w:rsidR="007F04B9" w:rsidRPr="00864501" w:rsidRDefault="00864501" w:rsidP="00F014D7">
      <w:pPr>
        <w:pStyle w:val="CorpoA"/>
        <w:rPr>
          <w:rFonts w:ascii="Arial" w:hAnsi="Arial" w:cs="Arial"/>
          <w:sz w:val="24"/>
          <w:szCs w:val="24"/>
          <w:lang w:val="pt-BR"/>
        </w:rPr>
        <w:pPrChange w:id="5" w:author="Mauricio Molina" w:date="2018-10-29T11:34:00Z">
          <w:pPr>
            <w:pStyle w:val="CorpoA"/>
            <w:jc w:val="right"/>
          </w:pPr>
        </w:pPrChange>
      </w:pPr>
      <w:r w:rsidRPr="00864501">
        <w:rPr>
          <w:rFonts w:ascii="Arial" w:hAnsi="Arial" w:cs="Arial"/>
          <w:sz w:val="24"/>
          <w:szCs w:val="24"/>
          <w:vertAlign w:val="superscript"/>
          <w:lang w:val="pt-PT"/>
        </w:rPr>
        <w:t>2</w:t>
      </w:r>
      <w:r w:rsidRPr="00864501">
        <w:rPr>
          <w:rFonts w:ascii="Arial" w:hAnsi="Arial" w:cs="Arial"/>
          <w:sz w:val="24"/>
          <w:szCs w:val="24"/>
          <w:shd w:val="clear" w:color="auto" w:fill="FFFFFF"/>
          <w:lang w:val="pt-BR"/>
        </w:rPr>
        <w:t xml:space="preserve">Programa de Pós-graduação em Biodiversidade e Biologia Evolutiva (PPGBBE), Universidade Federal do Rio de Janeiro, Centro de Ciências da Saúde, Prédio das Pós-graduações do Instituto de Biologia, </w:t>
      </w:r>
      <w:proofErr w:type="spellStart"/>
      <w:r w:rsidRPr="00864501">
        <w:rPr>
          <w:rFonts w:ascii="Arial" w:hAnsi="Arial" w:cs="Arial"/>
          <w:sz w:val="24"/>
          <w:szCs w:val="24"/>
          <w:shd w:val="clear" w:color="auto" w:fill="FFFFFF"/>
          <w:lang w:val="pt-BR"/>
        </w:rPr>
        <w:t>Interbloco</w:t>
      </w:r>
      <w:proofErr w:type="spellEnd"/>
      <w:r w:rsidRPr="00864501">
        <w:rPr>
          <w:rFonts w:ascii="Arial" w:hAnsi="Arial" w:cs="Arial"/>
          <w:sz w:val="24"/>
          <w:szCs w:val="24"/>
          <w:shd w:val="clear" w:color="auto" w:fill="FFFFFF"/>
          <w:lang w:val="pt-BR"/>
        </w:rPr>
        <w:t xml:space="preserve"> B/C, Cidade Universitária, Rio de Janeiro, 21941-902, Brazil.</w:t>
      </w:r>
    </w:p>
    <w:p w:rsidR="007F04B9" w:rsidRPr="00864501" w:rsidRDefault="00864501" w:rsidP="00F014D7">
      <w:pPr>
        <w:pStyle w:val="CorpoA"/>
        <w:rPr>
          <w:rFonts w:ascii="Arial" w:hAnsi="Arial" w:cs="Arial"/>
          <w:sz w:val="24"/>
          <w:szCs w:val="24"/>
          <w:lang w:val="pt-PT"/>
        </w:rPr>
        <w:pPrChange w:id="6" w:author="Mauricio Molina" w:date="2018-10-29T11:34:00Z">
          <w:pPr>
            <w:pStyle w:val="CorpoA"/>
            <w:jc w:val="right"/>
          </w:pPr>
        </w:pPrChange>
      </w:pPr>
      <w:r w:rsidRPr="00864501">
        <w:rPr>
          <w:rFonts w:ascii="Arial" w:hAnsi="Arial" w:cs="Arial"/>
          <w:sz w:val="24"/>
          <w:szCs w:val="24"/>
          <w:vertAlign w:val="superscript"/>
          <w:lang w:val="pt-PT"/>
        </w:rPr>
        <w:t>3</w:t>
      </w:r>
      <w:r w:rsidRPr="00864501">
        <w:rPr>
          <w:rFonts w:ascii="Arial" w:hAnsi="Arial" w:cs="Arial"/>
          <w:sz w:val="24"/>
          <w:szCs w:val="24"/>
          <w:lang w:val="pt-PT"/>
        </w:rPr>
        <w:t xml:space="preserve">Institució </w:t>
      </w:r>
      <w:r w:rsidR="00A57597" w:rsidRPr="00864501">
        <w:rPr>
          <w:rFonts w:ascii="Arial" w:hAnsi="Arial" w:cs="Arial"/>
          <w:sz w:val="24"/>
          <w:szCs w:val="24"/>
          <w:lang w:val="pt-PT"/>
        </w:rPr>
        <w:t>Catalana de Recerca i Estudis Avançats (ICREA), Barcelona, Spain; Institut Català de Paleoecologia Humana i Evolució Social (IPHES), C. Marcellí Domingo s/n, Campus Sescelades URV (Edifici W3), 43007 Tarragona, Spain. florent.rivals@icrea.cat</w:t>
      </w:r>
    </w:p>
    <w:p w:rsidR="007F04B9" w:rsidRPr="00864501" w:rsidRDefault="007F04B9" w:rsidP="00F014D7">
      <w:pPr>
        <w:pStyle w:val="CorpoA"/>
        <w:rPr>
          <w:rFonts w:ascii="Arial" w:hAnsi="Arial" w:cs="Arial"/>
          <w:sz w:val="24"/>
          <w:szCs w:val="24"/>
          <w:lang w:val="pt-PT"/>
        </w:rPr>
        <w:pPrChange w:id="7" w:author="Mauricio Molina" w:date="2018-10-29T11:34:00Z">
          <w:pPr>
            <w:pStyle w:val="CorpoA"/>
            <w:jc w:val="right"/>
          </w:pPr>
        </w:pPrChange>
      </w:pPr>
    </w:p>
    <w:p w:rsidR="007F04B9" w:rsidRPr="00864501" w:rsidRDefault="007F04B9" w:rsidP="00F014D7">
      <w:pPr>
        <w:pStyle w:val="CorpoA"/>
        <w:rPr>
          <w:rFonts w:ascii="Arial" w:eastAsia="Times New Roman" w:hAnsi="Arial" w:cs="Arial"/>
          <w:sz w:val="24"/>
          <w:szCs w:val="24"/>
          <w:lang w:val="pt-PT"/>
        </w:rPr>
        <w:pPrChange w:id="8" w:author="Mauricio Molina" w:date="2018-10-29T11:34:00Z">
          <w:pPr>
            <w:pStyle w:val="CorpoA"/>
            <w:jc w:val="right"/>
          </w:pPr>
        </w:pPrChange>
      </w:pPr>
    </w:p>
    <w:p w:rsidR="007F04B9" w:rsidRPr="00864501" w:rsidRDefault="00A57597" w:rsidP="00F014D7">
      <w:pPr>
        <w:pStyle w:val="CorpoA"/>
        <w:rPr>
          <w:rFonts w:ascii="Arial" w:hAnsi="Arial" w:cs="Arial"/>
          <w:sz w:val="24"/>
          <w:szCs w:val="24"/>
        </w:rPr>
        <w:pPrChange w:id="9" w:author="Mauricio Molina" w:date="2018-10-29T11:34:00Z">
          <w:pPr>
            <w:pStyle w:val="CorpoA"/>
            <w:jc w:val="right"/>
          </w:pPr>
        </w:pPrChange>
      </w:pPr>
      <w:r w:rsidRPr="00864501">
        <w:rPr>
          <w:rFonts w:ascii="Arial" w:hAnsi="Arial" w:cs="Arial"/>
          <w:sz w:val="24"/>
          <w:szCs w:val="24"/>
        </w:rPr>
        <w:t xml:space="preserve">The Macraucheniidae is a lineage of South America endemic mammals originated during early Neogene. The Quaternary representants of Macraucheniidae are </w:t>
      </w:r>
      <w:r w:rsidRPr="00864501">
        <w:rPr>
          <w:rFonts w:ascii="Arial" w:hAnsi="Arial" w:cs="Arial"/>
          <w:i/>
          <w:iCs/>
          <w:sz w:val="24"/>
          <w:szCs w:val="24"/>
        </w:rPr>
        <w:t>Macrauchenia patachonica</w:t>
      </w:r>
      <w:r w:rsidRPr="00864501">
        <w:rPr>
          <w:rFonts w:ascii="Arial" w:hAnsi="Arial" w:cs="Arial"/>
          <w:sz w:val="24"/>
          <w:szCs w:val="24"/>
        </w:rPr>
        <w:t xml:space="preserve"> and </w:t>
      </w:r>
      <w:r w:rsidRPr="00864501">
        <w:rPr>
          <w:rFonts w:ascii="Arial" w:hAnsi="Arial" w:cs="Arial"/>
          <w:i/>
          <w:iCs/>
          <w:sz w:val="24"/>
          <w:szCs w:val="24"/>
        </w:rPr>
        <w:t>Xenorhinotherium bahiense</w:t>
      </w:r>
      <w:r w:rsidRPr="00864501">
        <w:rPr>
          <w:rFonts w:ascii="Arial" w:hAnsi="Arial" w:cs="Arial"/>
          <w:sz w:val="24"/>
          <w:szCs w:val="24"/>
        </w:rPr>
        <w:t xml:space="preserve">, which are sister-taxa. Additionally, they have separated geographical distribution, the first represents an austral biogeographical component, while the latter is a boreal one; occurrence pattern probably drove by paleoecological aspects. </w:t>
      </w:r>
      <w:del w:id="10" w:author="Mauricio Molina" w:date="2018-10-29T11:34:00Z">
        <w:r w:rsidRPr="00864501" w:rsidDel="00F014D7">
          <w:rPr>
            <w:rFonts w:ascii="Arial" w:hAnsi="Arial" w:cs="Arial"/>
            <w:sz w:val="24"/>
            <w:szCs w:val="24"/>
          </w:rPr>
          <w:delText>The a</w:delText>
        </w:r>
      </w:del>
      <w:ins w:id="11" w:author="Mauricio Molina" w:date="2018-10-29T11:35:00Z">
        <w:r w:rsidR="00F014D7">
          <w:rPr>
            <w:rFonts w:ascii="Arial" w:hAnsi="Arial" w:cs="Arial"/>
            <w:sz w:val="24"/>
            <w:szCs w:val="24"/>
          </w:rPr>
          <w:t>A</w:t>
        </w:r>
      </w:ins>
      <w:r w:rsidRPr="00864501">
        <w:rPr>
          <w:rFonts w:ascii="Arial" w:hAnsi="Arial" w:cs="Arial"/>
          <w:sz w:val="24"/>
          <w:szCs w:val="24"/>
        </w:rPr>
        <w:t>naly</w:t>
      </w:r>
      <w:ins w:id="12" w:author="Mauricio Molina" w:date="2018-10-29T11:35:00Z">
        <w:r w:rsidR="00F014D7">
          <w:rPr>
            <w:rFonts w:ascii="Arial" w:hAnsi="Arial" w:cs="Arial"/>
            <w:sz w:val="24"/>
            <w:szCs w:val="24"/>
          </w:rPr>
          <w:t>s</w:t>
        </w:r>
      </w:ins>
      <w:del w:id="13" w:author="Mauricio Molina" w:date="2018-10-29T11:35:00Z">
        <w:r w:rsidRPr="00864501" w:rsidDel="00F014D7">
          <w:rPr>
            <w:rFonts w:ascii="Arial" w:hAnsi="Arial" w:cs="Arial"/>
            <w:sz w:val="24"/>
            <w:szCs w:val="24"/>
          </w:rPr>
          <w:delText>z</w:delText>
        </w:r>
      </w:del>
      <w:r w:rsidRPr="00864501">
        <w:rPr>
          <w:rFonts w:ascii="Arial" w:hAnsi="Arial" w:cs="Arial"/>
          <w:sz w:val="24"/>
          <w:szCs w:val="24"/>
        </w:rPr>
        <w:t xml:space="preserve">es of Dental Microwear (DM), Occlusal Enamel Complexity Index (OEI) and Ecological Niche Modeling (ENM) were conducted to recognize these paleoecological aspects. The DM </w:t>
      </w:r>
      <w:del w:id="14" w:author="Mauricio Molina" w:date="2018-10-29T11:35:00Z">
        <w:r w:rsidRPr="00864501" w:rsidDel="00F014D7">
          <w:rPr>
            <w:rFonts w:ascii="Arial" w:hAnsi="Arial" w:cs="Arial"/>
            <w:sz w:val="24"/>
            <w:szCs w:val="24"/>
          </w:rPr>
          <w:delText>resulted</w:delText>
        </w:r>
      </w:del>
      <w:ins w:id="15" w:author="Mauricio Molina" w:date="2018-10-29T11:35:00Z">
        <w:r w:rsidR="00F014D7">
          <w:rPr>
            <w:rFonts w:ascii="Arial" w:hAnsi="Arial" w:cs="Arial"/>
            <w:sz w:val="24"/>
            <w:szCs w:val="24"/>
          </w:rPr>
          <w:t>gave insights</w:t>
        </w:r>
      </w:ins>
      <w:r w:rsidRPr="00864501">
        <w:rPr>
          <w:rFonts w:ascii="Arial" w:hAnsi="Arial" w:cs="Arial"/>
          <w:sz w:val="24"/>
          <w:szCs w:val="24"/>
        </w:rPr>
        <w:t xml:space="preserve"> that both species were traditional grazers. The OEI analysis </w:t>
      </w:r>
      <w:del w:id="16" w:author="Mauricio Molina" w:date="2018-10-29T11:35:00Z">
        <w:r w:rsidRPr="00864501" w:rsidDel="00F014D7">
          <w:rPr>
            <w:rFonts w:ascii="Arial" w:hAnsi="Arial" w:cs="Arial"/>
            <w:sz w:val="24"/>
            <w:szCs w:val="24"/>
          </w:rPr>
          <w:delText>found</w:delText>
        </w:r>
      </w:del>
      <w:ins w:id="17" w:author="Mauricio Molina" w:date="2018-10-29T11:35:00Z">
        <w:r w:rsidR="00F014D7">
          <w:rPr>
            <w:rFonts w:ascii="Arial" w:hAnsi="Arial" w:cs="Arial"/>
            <w:sz w:val="24"/>
            <w:szCs w:val="24"/>
          </w:rPr>
          <w:t xml:space="preserve">reached </w:t>
        </w:r>
        <w:proofErr w:type="spellStart"/>
        <w:r w:rsidR="00F014D7">
          <w:rPr>
            <w:rFonts w:ascii="Arial" w:hAnsi="Arial" w:cs="Arial"/>
            <w:sz w:val="24"/>
            <w:szCs w:val="24"/>
          </w:rPr>
          <w:t>into</w:t>
        </w:r>
      </w:ins>
      <w:del w:id="18" w:author="Mauricio Molina" w:date="2018-10-29T11:35:00Z">
        <w:r w:rsidRPr="00864501" w:rsidDel="00F014D7">
          <w:rPr>
            <w:rFonts w:ascii="Arial" w:hAnsi="Arial" w:cs="Arial"/>
            <w:sz w:val="24"/>
            <w:szCs w:val="24"/>
          </w:rPr>
          <w:delText xml:space="preserve"> </w:delText>
        </w:r>
      </w:del>
      <w:r w:rsidRPr="00864501">
        <w:rPr>
          <w:rFonts w:ascii="Arial" w:hAnsi="Arial" w:cs="Arial"/>
          <w:sz w:val="24"/>
          <w:szCs w:val="24"/>
        </w:rPr>
        <w:t>very</w:t>
      </w:r>
      <w:proofErr w:type="spellEnd"/>
      <w:r w:rsidRPr="00864501">
        <w:rPr>
          <w:rFonts w:ascii="Arial" w:hAnsi="Arial" w:cs="Arial"/>
          <w:sz w:val="24"/>
          <w:szCs w:val="24"/>
        </w:rPr>
        <w:t xml:space="preserve"> similar high values between </w:t>
      </w:r>
      <w:r w:rsidRPr="00864501">
        <w:rPr>
          <w:rFonts w:ascii="Arial" w:hAnsi="Arial" w:cs="Arial"/>
          <w:i/>
          <w:iCs/>
          <w:sz w:val="24"/>
          <w:szCs w:val="24"/>
        </w:rPr>
        <w:t>M. patachonica</w:t>
      </w:r>
      <w:r w:rsidRPr="00864501">
        <w:rPr>
          <w:rFonts w:ascii="Arial" w:hAnsi="Arial" w:cs="Arial"/>
          <w:sz w:val="24"/>
          <w:szCs w:val="24"/>
        </w:rPr>
        <w:t xml:space="preserve"> and </w:t>
      </w:r>
      <w:r w:rsidRPr="00864501">
        <w:rPr>
          <w:rFonts w:ascii="Arial" w:hAnsi="Arial" w:cs="Arial"/>
          <w:i/>
          <w:iCs/>
          <w:sz w:val="24"/>
          <w:szCs w:val="24"/>
        </w:rPr>
        <w:t>X. bahiense</w:t>
      </w:r>
      <w:r w:rsidRPr="00864501">
        <w:rPr>
          <w:rFonts w:ascii="Arial" w:hAnsi="Arial" w:cs="Arial"/>
          <w:sz w:val="24"/>
          <w:szCs w:val="24"/>
        </w:rPr>
        <w:t xml:space="preserve">, indicating abrasive diet, according to DM results. Isotopic studies in current literature indicate a diet based on C3 plants for both species. However, when δ13C </w:t>
      </w:r>
      <w:del w:id="19" w:author="Mauricio Molina" w:date="2018-10-29T11:35:00Z">
        <w:r w:rsidRPr="00864501" w:rsidDel="00F014D7">
          <w:rPr>
            <w:rFonts w:ascii="Arial" w:hAnsi="Arial" w:cs="Arial"/>
            <w:sz w:val="24"/>
            <w:szCs w:val="24"/>
          </w:rPr>
          <w:delText>are</w:delText>
        </w:r>
      </w:del>
      <w:proofErr w:type="spellStart"/>
      <w:ins w:id="20" w:author="Mauricio Molina" w:date="2018-10-29T11:35:00Z">
        <w:r w:rsidR="00F014D7">
          <w:rPr>
            <w:rFonts w:ascii="Arial" w:hAnsi="Arial" w:cs="Arial"/>
            <w:sz w:val="24"/>
            <w:szCs w:val="24"/>
          </w:rPr>
          <w:t>is</w:t>
        </w:r>
      </w:ins>
      <w:del w:id="21" w:author="Mauricio Molina" w:date="2018-10-29T11:35:00Z">
        <w:r w:rsidRPr="00864501" w:rsidDel="00F014D7">
          <w:rPr>
            <w:rFonts w:ascii="Arial" w:hAnsi="Arial" w:cs="Arial"/>
            <w:sz w:val="24"/>
            <w:szCs w:val="24"/>
          </w:rPr>
          <w:delText xml:space="preserve"> </w:delText>
        </w:r>
      </w:del>
      <w:r w:rsidRPr="00864501">
        <w:rPr>
          <w:rFonts w:ascii="Arial" w:hAnsi="Arial" w:cs="Arial"/>
          <w:sz w:val="24"/>
          <w:szCs w:val="24"/>
        </w:rPr>
        <w:t>calibrated</w:t>
      </w:r>
      <w:proofErr w:type="spellEnd"/>
      <w:r w:rsidRPr="00864501">
        <w:rPr>
          <w:rFonts w:ascii="Arial" w:hAnsi="Arial" w:cs="Arial"/>
          <w:sz w:val="24"/>
          <w:szCs w:val="24"/>
        </w:rPr>
        <w:t xml:space="preserve"> with </w:t>
      </w:r>
      <w:r w:rsidRPr="00864501">
        <w:rPr>
          <w:rFonts w:ascii="Arial" w:hAnsi="Arial" w:cs="Arial"/>
          <w:i/>
          <w:iCs/>
          <w:sz w:val="24"/>
          <w:szCs w:val="24"/>
        </w:rPr>
        <w:t>M. patachonica</w:t>
      </w:r>
      <w:r w:rsidRPr="00864501">
        <w:rPr>
          <w:rFonts w:ascii="Arial" w:hAnsi="Arial" w:cs="Arial"/>
          <w:sz w:val="24"/>
          <w:szCs w:val="24"/>
        </w:rPr>
        <w:t xml:space="preserve"> and </w:t>
      </w:r>
      <w:r w:rsidRPr="00864501">
        <w:rPr>
          <w:rFonts w:ascii="Arial" w:hAnsi="Arial" w:cs="Arial"/>
          <w:i/>
          <w:iCs/>
          <w:sz w:val="24"/>
          <w:szCs w:val="24"/>
        </w:rPr>
        <w:t xml:space="preserve">X. </w:t>
      </w:r>
      <w:proofErr w:type="spellStart"/>
      <w:r w:rsidRPr="00864501">
        <w:rPr>
          <w:rFonts w:ascii="Arial" w:hAnsi="Arial" w:cs="Arial"/>
          <w:i/>
          <w:iCs/>
          <w:sz w:val="24"/>
          <w:szCs w:val="24"/>
        </w:rPr>
        <w:t>bahiense</w:t>
      </w:r>
      <w:proofErr w:type="spellEnd"/>
      <w:r w:rsidRPr="00864501">
        <w:rPr>
          <w:rFonts w:ascii="Arial" w:hAnsi="Arial" w:cs="Arial"/>
          <w:sz w:val="24"/>
          <w:szCs w:val="24"/>
        </w:rPr>
        <w:t xml:space="preserve"> estimated body mass</w:t>
      </w:r>
      <w:ins w:id="22" w:author="Mauricio Molina" w:date="2018-10-29T11:35:00Z">
        <w:r w:rsidR="00F014D7">
          <w:rPr>
            <w:rFonts w:ascii="Arial" w:hAnsi="Arial" w:cs="Arial"/>
            <w:sz w:val="24"/>
            <w:szCs w:val="24"/>
          </w:rPr>
          <w:t>es</w:t>
        </w:r>
      </w:ins>
      <w:bookmarkStart w:id="23" w:name="_GoBack"/>
      <w:bookmarkEnd w:id="23"/>
      <w:r w:rsidRPr="00864501">
        <w:rPr>
          <w:rFonts w:ascii="Arial" w:hAnsi="Arial" w:cs="Arial"/>
          <w:sz w:val="24"/>
          <w:szCs w:val="24"/>
        </w:rPr>
        <w:t xml:space="preserve">, the updated isotopic values indicate that they were exclusive C3 grazers. Thus, they might have overlapped their ecological niches regarding feeding habits (C3 grazers). However, the ENM results suggested that </w:t>
      </w:r>
      <w:r w:rsidRPr="00864501">
        <w:rPr>
          <w:rFonts w:ascii="Arial" w:hAnsi="Arial" w:cs="Arial"/>
          <w:i/>
          <w:iCs/>
          <w:sz w:val="24"/>
          <w:szCs w:val="24"/>
        </w:rPr>
        <w:t>M. patachonica</w:t>
      </w:r>
      <w:r w:rsidRPr="00864501">
        <w:rPr>
          <w:rFonts w:ascii="Arial" w:hAnsi="Arial" w:cs="Arial"/>
          <w:sz w:val="24"/>
          <w:szCs w:val="24"/>
        </w:rPr>
        <w:t xml:space="preserve"> (austral component) would be more suitable to drier conditions in sub-tropical to temperate ecosystems, while </w:t>
      </w:r>
      <w:r w:rsidRPr="00864501">
        <w:rPr>
          <w:rFonts w:ascii="Arial" w:hAnsi="Arial" w:cs="Arial"/>
          <w:i/>
          <w:iCs/>
          <w:sz w:val="24"/>
          <w:szCs w:val="24"/>
        </w:rPr>
        <w:t>X. bahiense</w:t>
      </w:r>
      <w:r w:rsidRPr="00864501">
        <w:rPr>
          <w:rFonts w:ascii="Arial" w:hAnsi="Arial" w:cs="Arial"/>
          <w:sz w:val="24"/>
          <w:szCs w:val="24"/>
        </w:rPr>
        <w:t xml:space="preserve"> (boreal component) would be to environments with well distributed rain during the year in Tropical ecosystems. Nevertheless, despite their close phylogenetic relationship and diet overlap, </w:t>
      </w:r>
      <w:r w:rsidRPr="00864501">
        <w:rPr>
          <w:rFonts w:ascii="Arial" w:hAnsi="Arial" w:cs="Arial"/>
          <w:i/>
          <w:iCs/>
          <w:sz w:val="24"/>
          <w:szCs w:val="24"/>
        </w:rPr>
        <w:t>Macrauchenia patachonica</w:t>
      </w:r>
      <w:r w:rsidRPr="00864501">
        <w:rPr>
          <w:rFonts w:ascii="Arial" w:hAnsi="Arial" w:cs="Arial"/>
          <w:sz w:val="24"/>
          <w:szCs w:val="24"/>
        </w:rPr>
        <w:t xml:space="preserve"> and </w:t>
      </w:r>
      <w:r w:rsidRPr="00864501">
        <w:rPr>
          <w:rFonts w:ascii="Arial" w:hAnsi="Arial" w:cs="Arial"/>
          <w:i/>
          <w:iCs/>
          <w:sz w:val="24"/>
          <w:szCs w:val="24"/>
        </w:rPr>
        <w:t>Xenorhinotherium bahiense</w:t>
      </w:r>
      <w:r w:rsidRPr="00864501">
        <w:rPr>
          <w:rFonts w:ascii="Arial" w:hAnsi="Arial" w:cs="Arial"/>
          <w:sz w:val="24"/>
          <w:szCs w:val="24"/>
        </w:rPr>
        <w:t xml:space="preserve"> did not compete, due distinct environmental suitability, and therefore, they had distinct ecological niches. </w:t>
      </w:r>
    </w:p>
    <w:p w:rsidR="007F04B9" w:rsidRPr="00864501" w:rsidRDefault="00A57597" w:rsidP="00F014D7">
      <w:pPr>
        <w:pStyle w:val="CorpoA"/>
        <w:rPr>
          <w:rFonts w:ascii="Arial" w:hAnsi="Arial" w:cs="Arial"/>
          <w:sz w:val="24"/>
          <w:szCs w:val="24"/>
        </w:rPr>
        <w:pPrChange w:id="24" w:author="Mauricio Molina" w:date="2018-10-29T11:34:00Z">
          <w:pPr>
            <w:pStyle w:val="CorpoA"/>
            <w:jc w:val="right"/>
          </w:pPr>
        </w:pPrChange>
      </w:pPr>
      <w:r w:rsidRPr="00864501">
        <w:rPr>
          <w:rFonts w:ascii="Arial" w:hAnsi="Arial" w:cs="Arial"/>
          <w:sz w:val="24"/>
          <w:szCs w:val="24"/>
        </w:rPr>
        <w:t>*CAPES, CNPq, FAPERJ.</w:t>
      </w:r>
    </w:p>
    <w:p w:rsidR="007F04B9" w:rsidRDefault="007F04B9" w:rsidP="00F014D7">
      <w:pPr>
        <w:pStyle w:val="CorpoA"/>
        <w:rPr>
          <w:rFonts w:ascii="Times New Roman" w:eastAsia="Times New Roman" w:hAnsi="Times New Roman" w:cs="Times New Roman"/>
          <w:sz w:val="24"/>
          <w:szCs w:val="24"/>
        </w:rPr>
        <w:pPrChange w:id="25" w:author="Mauricio Molina" w:date="2018-10-29T11:34:00Z">
          <w:pPr>
            <w:pStyle w:val="CorpoA"/>
            <w:jc w:val="right"/>
          </w:pPr>
        </w:pPrChange>
      </w:pPr>
    </w:p>
    <w:p w:rsidR="007F04B9" w:rsidRDefault="007F04B9" w:rsidP="00F014D7">
      <w:pPr>
        <w:pStyle w:val="CorpoA"/>
        <w:pPrChange w:id="26" w:author="Mauricio Molina" w:date="2018-10-29T11:34:00Z">
          <w:pPr>
            <w:pStyle w:val="CorpoA"/>
            <w:jc w:val="right"/>
          </w:pPr>
        </w:pPrChange>
      </w:pPr>
    </w:p>
    <w:sectPr w:rsidR="007F04B9" w:rsidSect="008A31B2">
      <w:headerReference w:type="default" r:id="rId7"/>
      <w:footerReference w:type="default" r:id="rId8"/>
      <w:pgSz w:w="11900" w:h="16840"/>
      <w:pgMar w:top="1417" w:right="1701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A6E" w:rsidRDefault="00A57597">
      <w:r>
        <w:separator/>
      </w:r>
    </w:p>
  </w:endnote>
  <w:endnote w:type="continuationSeparator" w:id="0">
    <w:p w:rsidR="00774A6E" w:rsidRDefault="00A5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4B9" w:rsidRDefault="007F04B9">
    <w:pPr>
      <w:pStyle w:val="CabealhoeRodap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A6E" w:rsidRDefault="00A57597">
      <w:r>
        <w:separator/>
      </w:r>
    </w:p>
  </w:footnote>
  <w:footnote w:type="continuationSeparator" w:id="0">
    <w:p w:rsidR="00774A6E" w:rsidRDefault="00A57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4B9" w:rsidRDefault="007F04B9">
    <w:pPr>
      <w:pStyle w:val="CabealhoeRodap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04B9"/>
    <w:rsid w:val="00770BE0"/>
    <w:rsid w:val="00774A6E"/>
    <w:rsid w:val="007E20C5"/>
    <w:rsid w:val="007F04B9"/>
    <w:rsid w:val="00864501"/>
    <w:rsid w:val="008A31B2"/>
    <w:rsid w:val="009D4F28"/>
    <w:rsid w:val="009F423A"/>
    <w:rsid w:val="00A57597"/>
    <w:rsid w:val="00AA76EB"/>
    <w:rsid w:val="00AE53C5"/>
    <w:rsid w:val="00DF2465"/>
    <w:rsid w:val="00F01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1B2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A31B2"/>
    <w:rPr>
      <w:u w:val="single"/>
    </w:rPr>
  </w:style>
  <w:style w:type="table" w:customStyle="1" w:styleId="TableNormal">
    <w:name w:val="Table Normal"/>
    <w:rsid w:val="008A31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rsid w:val="008A31B2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sid w:val="008A31B2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Link">
    <w:name w:val="Link"/>
    <w:rsid w:val="008A31B2"/>
    <w:rPr>
      <w:color w:val="0000FF"/>
      <w:u w:val="single" w:color="0000FF"/>
    </w:rPr>
  </w:style>
  <w:style w:type="character" w:customStyle="1" w:styleId="Hyperlink0">
    <w:name w:val="Hyperlink.0"/>
    <w:basedOn w:val="Link"/>
    <w:rsid w:val="008A31B2"/>
    <w:rPr>
      <w:color w:val="000000"/>
      <w:u w:val="none" w:color="0000FF"/>
      <w:lang w:val="pt-PT"/>
    </w:rPr>
  </w:style>
  <w:style w:type="paragraph" w:customStyle="1" w:styleId="Padro">
    <w:name w:val="Padrão"/>
    <w:rsid w:val="008A31B2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A31B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A31B2"/>
    <w:rPr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A31B2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759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7597"/>
    <w:rPr>
      <w:rFonts w:ascii="Segoe UI" w:hAnsi="Segoe UI" w:cs="Segoe UI"/>
      <w:sz w:val="18"/>
      <w:szCs w:val="18"/>
      <w:lang w:val="en-US" w:eastAsia="en-U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645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Tema do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o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o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Karoliny Nascimento</dc:creator>
  <cp:lastModifiedBy>Mauricio Molina</cp:lastModifiedBy>
  <cp:revision>3</cp:revision>
  <dcterms:created xsi:type="dcterms:W3CDTF">2018-10-17T00:06:00Z</dcterms:created>
  <dcterms:modified xsi:type="dcterms:W3CDTF">2018-10-29T17:36:00Z</dcterms:modified>
</cp:coreProperties>
</file>